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AA1D5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490D1840" w:rsidR="00703492" w:rsidRDefault="00D85691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</w:t>
      </w:r>
      <w:r w:rsidR="00703492" w:rsidRPr="0071228E">
        <w:rPr>
          <w:rFonts w:ascii="Arial" w:hAnsi="Arial" w:cs="Arial"/>
          <w:b/>
          <w:sz w:val="20"/>
        </w:rPr>
        <w:t xml:space="preserve"> vozidlo </w:t>
      </w:r>
      <w:r>
        <w:rPr>
          <w:rFonts w:ascii="Arial" w:hAnsi="Arial" w:cs="Arial"/>
          <w:b/>
          <w:sz w:val="20"/>
        </w:rPr>
        <w:t xml:space="preserve">manažerské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6F403A">
        <w:rPr>
          <w:rFonts w:ascii="Arial" w:hAnsi="Arial" w:cs="Arial"/>
          <w:b/>
          <w:sz w:val="20"/>
        </w:rPr>
        <w:t>B</w:t>
      </w:r>
      <w:r>
        <w:rPr>
          <w:rFonts w:ascii="Arial" w:hAnsi="Arial" w:cs="Arial"/>
          <w:b/>
          <w:sz w:val="20"/>
        </w:rPr>
        <w:t xml:space="preserve"> 4x4</w:t>
      </w:r>
      <w:r w:rsidR="00A36AD0">
        <w:rPr>
          <w:rFonts w:ascii="Arial" w:hAnsi="Arial" w:cs="Arial"/>
          <w:b/>
          <w:sz w:val="20"/>
        </w:rPr>
        <w:t xml:space="preserve">- </w:t>
      </w:r>
      <w:r w:rsidR="00A36AD0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269604C9" w14:textId="644255A1" w:rsidR="00A36AD0" w:rsidRDefault="00A36AD0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5FDBEDAF" w14:textId="77777777" w:rsidR="00A36AD0" w:rsidRDefault="00A36AD0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2371983" w14:textId="77777777" w:rsidR="004866CB" w:rsidRDefault="004866CB" w:rsidP="004866CB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45"/>
        <w:gridCol w:w="1717"/>
        <w:gridCol w:w="1541"/>
        <w:gridCol w:w="1124"/>
        <w:gridCol w:w="1907"/>
      </w:tblGrid>
      <w:tr w:rsidR="00703492" w:rsidRPr="0071228E" w14:paraId="2A5E22A3" w14:textId="77777777" w:rsidTr="00FC0398">
        <w:trPr>
          <w:trHeight w:val="861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6951F5CE" w:rsidR="00703492" w:rsidRPr="0071228E" w:rsidRDefault="00F6503A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9D1D5C" w:rsidRPr="0071228E" w14:paraId="08625D08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07202FC5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700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3E4FE336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6811AAA5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6A266D51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296018D8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1 895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19CC75F2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22955E4D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0FC39B57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1 555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53D58AE5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12D29C73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423E660F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34299C35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4126F74B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9AA79B9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535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6EDE1261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D1D5C" w:rsidRPr="0071228E" w14:paraId="2EF7DB0E" w14:textId="77777777" w:rsidTr="00E45A1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9D1D5C" w:rsidRPr="0061014F" w:rsidRDefault="009D1D5C" w:rsidP="009D1D5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48A11F02" w:rsidR="009D1D5C" w:rsidRPr="0061014F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9D1D5C" w:rsidRPr="0071228E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87417A3" w:rsidR="009D1D5C" w:rsidRPr="00FC574A" w:rsidRDefault="009D1D5C" w:rsidP="009D1D5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2C2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2C2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D7206A" w:rsidRPr="0071228E" w14:paraId="29400D5C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7A8B867" w:rsidR="00D7206A" w:rsidRPr="0061014F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D51518">
              <w:rPr>
                <w:rFonts w:ascii="Arial" w:hAnsi="Arial" w:cs="Arial"/>
                <w:noProof w:val="0"/>
                <w:color w:val="000000"/>
                <w:sz w:val="20"/>
              </w:rPr>
              <w:t>2550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2DC4DF20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172DA0E3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617AC136" w:rsidR="00D7206A" w:rsidRPr="0061014F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5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74B091D5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1D50B697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D7206A" w:rsidRPr="0061014F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34D795F6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7206A" w:rsidRPr="0071228E" w14:paraId="3279E1E3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0E715D65" w:rsidR="00D7206A" w:rsidRPr="0061014F" w:rsidRDefault="00D7206A" w:rsidP="00D7206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2E18A922" w:rsidR="00D7206A" w:rsidRPr="0061014F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031D5519" w:rsidR="00D7206A" w:rsidRPr="0071228E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4DA0C254" w:rsidR="00D7206A" w:rsidRPr="00FC574A" w:rsidRDefault="00D7206A" w:rsidP="00D7206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7363AC97" w14:textId="77777777" w:rsidTr="00BF1437">
        <w:trPr>
          <w:trHeight w:val="288"/>
          <w:ins w:id="0" w:author="Kotolanová, Nicola" w:date="2022-12-12T14:11:00Z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851842F" w14:textId="45AB9025" w:rsidR="00EE5D8C" w:rsidRPr="00EE5D8C" w:rsidRDefault="00EE5D8C" w:rsidP="00EE5D8C">
            <w:pPr>
              <w:pStyle w:val="Normlnweb"/>
              <w:rPr>
                <w:ins w:id="1" w:author="Kotolanová, Nicola" w:date="2022-12-12T14:11:00Z"/>
                <w:rPrChange w:id="2" w:author="Kotolanová, Nicola" w:date="2022-12-12T14:11:00Z">
                  <w:rPr>
                    <w:ins w:id="3" w:author="Kotolanová, Nicola" w:date="2022-12-12T14:11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4" w:author="Kotolanová, Nicola" w:date="2022-12-12T14:11:00Z">
                <w:pPr>
                  <w:shd w:val="clear" w:color="auto" w:fill="FFFFFF" w:themeFill="background1"/>
                  <w:spacing w:after="0"/>
                </w:pPr>
              </w:pPrChange>
            </w:pPr>
            <w:ins w:id="5" w:author="Kotolanová, Nicola" w:date="2022-12-12T14:11:00Z">
              <w:r>
                <w:t>Emisní norma platná v době dodání vozidla</w:t>
              </w:r>
            </w:ins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8CEBA" w14:textId="5FF9EC9F" w:rsidR="00EE5D8C" w:rsidRPr="00595F64" w:rsidRDefault="00595F64" w:rsidP="00595F64">
            <w:pPr>
              <w:pStyle w:val="Normlnweb"/>
              <w:rPr>
                <w:ins w:id="6" w:author="Kotolanová, Nicola" w:date="2022-12-12T14:11:00Z"/>
                <w:rPrChange w:id="7" w:author="Kotolanová, Nicola" w:date="2022-12-12T14:11:00Z">
                  <w:rPr>
                    <w:ins w:id="8" w:author="Kotolanová, Nicola" w:date="2022-12-12T14:11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9" w:author="Kotolanová, Nicola" w:date="2022-12-12T14:11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0" w:author="Kotolanová, Nicola" w:date="2022-12-12T14:11:00Z">
              <w:r>
                <w:t>min. EURO 6</w:t>
              </w:r>
            </w:ins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F6C45" w14:textId="6C39A0FE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ins w:id="11" w:author="Kotolanová, Nicola" w:date="2022-12-12T14:11:00Z"/>
                <w:rFonts w:ascii="Arial" w:hAnsi="Arial" w:cs="Arial"/>
                <w:noProof w:val="0"/>
                <w:color w:val="000000"/>
                <w:sz w:val="20"/>
              </w:rPr>
            </w:pPr>
            <w:ins w:id="12" w:author="Kotolanová, Nicola" w:date="2022-12-12T14:11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 </w:t>
              </w:r>
            </w:ins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595D79" w14:textId="79E21D84" w:rsidR="00EE5D8C" w:rsidRPr="003C1008" w:rsidRDefault="00EE5D8C" w:rsidP="00EE5D8C">
            <w:pPr>
              <w:shd w:val="clear" w:color="auto" w:fill="FFFFFF" w:themeFill="background1"/>
              <w:spacing w:after="0"/>
              <w:jc w:val="center"/>
              <w:rPr>
                <w:ins w:id="13" w:author="Kotolanová, Nicola" w:date="2022-12-12T14:11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4" w:author="Kotolanová, Nicola" w:date="2022-12-12T14:11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EE5D8C" w:rsidRPr="0071228E" w14:paraId="7F8E9ECE" w14:textId="77777777" w:rsidTr="00BF1437">
        <w:trPr>
          <w:trHeight w:val="288"/>
          <w:ins w:id="15" w:author="Kotolanová, Nicola" w:date="2022-12-12T14:11:00Z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F7EDC3" w14:textId="5C3E9B2F" w:rsidR="00EE5D8C" w:rsidRDefault="00595F64" w:rsidP="00EE5D8C">
            <w:pPr>
              <w:shd w:val="clear" w:color="auto" w:fill="FFFFFF" w:themeFill="background1"/>
              <w:spacing w:after="0"/>
              <w:rPr>
                <w:ins w:id="16" w:author="Kotolanová, Nicola" w:date="2022-12-12T14:11:00Z"/>
                <w:rFonts w:ascii="Arial" w:hAnsi="Arial" w:cs="Arial"/>
                <w:noProof w:val="0"/>
                <w:color w:val="000000"/>
                <w:sz w:val="20"/>
              </w:rPr>
            </w:pPr>
            <w:ins w:id="17" w:author="Kotolanová, Nicola" w:date="2022-12-12T14:11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91D4A" w14:textId="72AC8A30" w:rsidR="00EE5D8C" w:rsidRDefault="00595F64" w:rsidP="00EE5D8C">
            <w:pPr>
              <w:shd w:val="clear" w:color="auto" w:fill="FFFFFF" w:themeFill="background1"/>
              <w:spacing w:after="0"/>
              <w:jc w:val="center"/>
              <w:rPr>
                <w:ins w:id="18" w:author="Kotolanová, Nicola" w:date="2022-12-12T14:11:00Z"/>
                <w:rFonts w:ascii="Arial" w:hAnsi="Arial" w:cs="Arial"/>
                <w:noProof w:val="0"/>
                <w:color w:val="000000"/>
                <w:sz w:val="20"/>
              </w:rPr>
            </w:pPr>
            <w:ins w:id="19" w:author="Kotolanová, Nicola" w:date="2022-12-12T14:11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59CB7" w14:textId="4492BFDB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4:11:00Z"/>
                <w:rFonts w:ascii="Arial" w:hAnsi="Arial" w:cs="Arial"/>
                <w:noProof w:val="0"/>
                <w:color w:val="000000"/>
                <w:sz w:val="20"/>
              </w:rPr>
            </w:pPr>
            <w:ins w:id="21" w:author="Kotolanová, Nicola" w:date="2022-12-12T14:11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 </w:t>
              </w:r>
            </w:ins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A9E3A2" w14:textId="4CD70867" w:rsidR="00EE5D8C" w:rsidRPr="003C1008" w:rsidRDefault="00EE5D8C" w:rsidP="00EE5D8C">
            <w:pPr>
              <w:shd w:val="clear" w:color="auto" w:fill="FFFFFF" w:themeFill="background1"/>
              <w:spacing w:after="0"/>
              <w:jc w:val="center"/>
              <w:rPr>
                <w:ins w:id="22" w:author="Kotolanová, Nicola" w:date="2022-12-12T14:11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3" w:author="Kotolanová, Nicola" w:date="2022-12-12T14:11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EE5D8C" w:rsidRPr="0071228E" w14:paraId="56C07EDF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64189A69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C0398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273C85F5" w:rsidR="00EE5D8C" w:rsidRPr="0061014F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234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2B4BE0B1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05D2E4C4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EE5D8C" w:rsidRPr="00703492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4F61E6F8" w:rsidR="00EE5D8C" w:rsidRPr="00703492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9E6AB08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4CB0" w14:textId="18F7A76B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339AB7F7" w14:textId="77777777" w:rsidTr="00BF1437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137A66D0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5B4E5670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483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04E072B9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6FDE616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46173668" w14:textId="77777777" w:rsidTr="001126A5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4E34832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7F4A80B9" w14:textId="77777777" w:rsidTr="00D36D9D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7AA99928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24CB069" w14:textId="77777777" w:rsidTr="00BC77CC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5A7B2D92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2C1894AA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349ECFE4" w14:textId="77777777" w:rsidTr="00BC77CC">
        <w:trPr>
          <w:trHeight w:val="529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460C138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742EE05D" w14:textId="77777777" w:rsidTr="00BC77CC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BE7298A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67B40ED4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BBEA" w14:textId="5856E13C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1D420BF7" w14:textId="77777777" w:rsidTr="00BC77CC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EE5D8C" w:rsidRPr="00703492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EE5D8C" w:rsidRPr="00703492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EE5D8C" w:rsidRPr="00703492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180BB2E9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18F488DE" w14:textId="77777777" w:rsidTr="00BC77CC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6F025" w14:textId="11574122" w:rsidR="00EE5D8C" w:rsidRPr="00703492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79C3F" w14:textId="235B0464" w:rsidR="00EE5D8C" w:rsidRPr="00703492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210CC" w14:textId="75C43EED" w:rsidR="00EE5D8C" w:rsidRPr="00703492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FB623C" w14:textId="13DB4EA4" w:rsidR="00EE5D8C" w:rsidDel="00120B77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0DB2EC2" w14:textId="77777777" w:rsidTr="00120B77">
        <w:trPr>
          <w:trHeight w:val="861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B6CADA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EE5D8C" w:rsidRPr="0071228E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EE5D8C" w:rsidRPr="0071228E" w14:paraId="5D34F8D6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091C2EE6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Antiblokovací systém ABS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11AF2F4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37D30FC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5A1DFB59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A8AE" w14:textId="564FF0E7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6BE1053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5EE1CB62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na všech kolech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380C" w14:textId="634A0983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6387DA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059872C0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Adaptivní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Dual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– LED přední světlomety s automatickým přepínáním dálko.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Světlom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>.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FABA4" w14:textId="21223D65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6972D9BE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5736A788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Výškově stavitelné sedadlo řidiče a spolujezdce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4F6D" w14:textId="6928C961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0A0ED05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6014803B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rozsvěcování světlometů (LED)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2B615EF2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1F478E51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E865C94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řidiče a spolujezdce (s možností deaktivace)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3943" w14:textId="56AFDCBF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6CEFBC1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6B5D062A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opěrka předních sedadel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DD7" w14:textId="2BA787B7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2C09B97B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19A81F90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Bluetooth handsfree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E93E" w14:textId="214FA898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38880174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26E33191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kličkové startování a zamykání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0A469201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34CF61AB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5DB27D04" w:rsidR="00EE5D8C" w:rsidRPr="0071228E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parkovací senzory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BE2F9" w14:textId="6EAB3302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0736F320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1B6AE8AF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sledování únavy řidiče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4A10" w14:textId="3F257A36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1D11CDF2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2EEAB1AB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proofErr w:type="spellStart"/>
            <w:r>
              <w:rPr>
                <w:rFonts w:ascii="Arial" w:hAnsi="Arial" w:cs="Arial"/>
                <w:noProof w:val="0"/>
                <w:sz w:val="20"/>
              </w:rPr>
              <w:t>Dvouzónová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automatická klimatizace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65E5" w14:textId="508EED3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242E82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6163B126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12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navigace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6600" w14:textId="4FA6F8E2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6E01FBAF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2D223FA3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Rozdělovač brzdného tlaku EBD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F73F" w14:textId="44B19DA0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470CAD10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457A005B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Elektro chromatické zpětné zrcátko +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děšťový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senzor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FF090" w14:textId="1FE33CB1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47F288CA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6991C97C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– vyhřívaná, elektricky sklopná a ovládaná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057F" w14:textId="5F5C4982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4F7A85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488FDA11" w:rsidR="00EE5D8C" w:rsidRPr="0061014F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Elektronická parkovací brzda s funkcí Auto Hold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C4B8" w14:textId="3FF0D45C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23BF791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4A99CC0E" w:rsidR="00EE5D8C" w:rsidRPr="006C3ED5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Elektronický stabilizační systém ESC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E379" w14:textId="1223A2F3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DC82A9E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4FDBA080" w:rsidR="00EE5D8C" w:rsidRPr="006C3ED5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autonomního nouzového brzdění – auto/chodec/cyklista/ odbočování na křižovatce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09DD" w14:textId="31FD2C1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71228E" w14:paraId="5C7CE3DF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1CF3A37B" w:rsidR="00EE5D8C" w:rsidRPr="006C3ED5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Přední parkovací senzory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A7D7B" w14:textId="77F08E3D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65B9E908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4B371564" w:rsidR="00EE5D8C" w:rsidRPr="006C3ED5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přepínání dálkových světlometů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2E8E" w14:textId="701CAB95" w:rsidR="00EE5D8C" w:rsidRPr="00FC574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335D1AC4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59B6851A" w:rsidR="00EE5D8C" w:rsidRPr="006C3ED5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proofErr w:type="spellStart"/>
            <w:r>
              <w:rPr>
                <w:rFonts w:ascii="Arial" w:hAnsi="Arial" w:cs="Arial"/>
                <w:noProof w:val="0"/>
                <w:sz w:val="20"/>
              </w:rPr>
              <w:t>Head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– up displej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7271" w14:textId="7C05AB97" w:rsidR="00EE5D8C" w:rsidRPr="009657EA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4EE26F5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9AA7726" w14:textId="13AC50B2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Ukazatel rychlostních limitů 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9DF25" w14:textId="63F80405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0FD03BA1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F1FD27" w14:textId="0B319835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Centrální zamykání s dálkovým ovládáním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992C4" w14:textId="0DD125BE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6819F6E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8F7AB3" w14:textId="3C189524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Kolenní airbag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31499" w14:textId="70B9D977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6807F0D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B6EF811" w14:textId="554FA549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Kryt zavazadlového prostoru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F7E29" w14:textId="2451D5A1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10B0EBA4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87BFBC3" w14:textId="3FBE1ECA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Denní svícení LED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64E90" w14:textId="4A96402F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6E4C9245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63ADDCA" w14:textId="2498C48F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světlomety LED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B72B7" w14:textId="22B933D6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677705BA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749361B" w14:textId="72704534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Osvětlení prostoru kabiny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DAA9B" w14:textId="2E3EB422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7FE0BF39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BE10812" w14:textId="35ACFE85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Aktivní systém pro jízdu v pruzích 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F86BC" w14:textId="009BC7DD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43C43B07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E67050C" w14:textId="33F5D5B6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nastavitelná bederní opěrka řidiče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97180" w14:textId="3ED841F3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7AF0C38C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A16A570" w14:textId="0E1D247D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Konektivita, Android Auto/ Apple 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CarPlay</w:t>
            </w:r>
            <w:proofErr w:type="spellEnd"/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59CE6" w14:textId="4C0D7F9A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666DCD2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C95F8D9" w14:textId="5D9E1719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Nárazníky a vnější kliky v barvě karoserie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86956" w14:textId="3CFAE716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7CD9750A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97090AD" w14:textId="489CDDB0" w:rsidR="00EE5D8C" w:rsidDel="00C44F5A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stavitelné sedadlo řidiče a spolujezdce (řidičovo s pamětí)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B138A" w14:textId="4A749FAC" w:rsidR="00EE5D8C" w:rsidRPr="00BE166D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565DA0B2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B0E0EF0" w14:textId="5465AF60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Ovladače rekuperace pod volantem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FC6E2" w14:textId="6675E606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1D801EBC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6675E61" w14:textId="5935196E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ovládání předních a zadních oken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C83FB" w14:textId="14A07CD0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21549F7B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A65D97" w14:textId="644C8834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parkovací kamera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1505C" w14:textId="31BF0C9D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4756C752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D801D0" w14:textId="60C8A95C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 záclonové airbagy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A48C8" w14:textId="68BBDA80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07F8490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A621267" w14:textId="391026A7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8F127" w14:textId="48D5A7D8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19D75D4A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2EF47" w14:textId="7360C4D4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Čalounění sedadel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23211" w14:textId="389E7FD1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25FEEC53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734D601" w14:textId="7CD974E9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Sklopná opěradla zadních sedadel 60:40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2DDAC" w14:textId="4084D59E" w:rsidR="00EE5D8C" w:rsidRPr="00C24C53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1514794D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05AC9A" w14:textId="5BBD7A94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Středový boční airbag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B8CC6" w14:textId="094A2E51" w:rsidR="00EE5D8C" w:rsidRPr="00C24C53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43E2C32B" w14:textId="77777777" w:rsidTr="00F04D08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BC691A8" w14:textId="3EA7505C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Elektricky ovládané víko pátých dveří s automatickým otevíráním 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EB42B" w14:textId="04BD0521" w:rsidR="00EE5D8C" w:rsidRPr="00C24C53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45D34B03" w14:textId="77777777" w:rsidTr="00E21731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43E303B" w14:textId="1E9E6C23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Bezdrátová nabíječka smartphone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D0F5E" w14:textId="248E6DDC" w:rsidR="00EE5D8C" w:rsidRPr="00C24C53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5EA4B312" w14:textId="77777777" w:rsidTr="00E21731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72AC8A1" w14:textId="5BBE2280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kontroly trakce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F8602" w14:textId="723ECDBF" w:rsidR="00EE5D8C" w:rsidRPr="00C24C53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47B21C22" w14:textId="77777777" w:rsidTr="00E21731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019C9FD" w14:textId="59BCB786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Dojezdová sada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6B81D" w14:textId="2831254D" w:rsidR="00EE5D8C" w:rsidRPr="00C24C53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E5D8C" w:rsidRPr="009657EA" w14:paraId="2BA1AEAC" w14:textId="77777777" w:rsidTr="00E21731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A1C38E0" w14:textId="084AEB05" w:rsidR="00EE5D8C" w:rsidRDefault="00EE5D8C" w:rsidP="00EE5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a zadní sedadla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EBE92" w14:textId="7F2EB472" w:rsidR="00EE5D8C" w:rsidRPr="006D4EE0" w:rsidRDefault="00EE5D8C" w:rsidP="00EE5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0232E" w14:textId="77777777" w:rsidR="007316D5" w:rsidRDefault="007316D5">
      <w:pPr>
        <w:spacing w:after="0"/>
      </w:pPr>
      <w:r>
        <w:separator/>
      </w:r>
    </w:p>
  </w:endnote>
  <w:endnote w:type="continuationSeparator" w:id="0">
    <w:p w14:paraId="2C281ADD" w14:textId="77777777" w:rsidR="007316D5" w:rsidRDefault="007316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A91567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9BF48D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CA4D0" w14:textId="77777777" w:rsidR="007316D5" w:rsidRDefault="007316D5">
      <w:pPr>
        <w:spacing w:after="0"/>
      </w:pPr>
      <w:r>
        <w:separator/>
      </w:r>
    </w:p>
  </w:footnote>
  <w:footnote w:type="continuationSeparator" w:id="0">
    <w:p w14:paraId="3F9B4A23" w14:textId="77777777" w:rsidR="007316D5" w:rsidRDefault="007316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595F64">
            <w:fldChar w:fldCharType="begin"/>
          </w:r>
          <w:r w:rsidR="00595F64">
            <w:instrText xml:space="preserve"> KEYWORDS  \* MERGEFORMAT </w:instrText>
          </w:r>
          <w:r w:rsidR="00595F64">
            <w:fldChar w:fldCharType="separate"/>
          </w:r>
          <w:r>
            <w:t>červenec 2017</w:t>
          </w:r>
          <w:r w:rsidR="00595F64">
            <w:fldChar w:fldCharType="end"/>
          </w:r>
        </w:p>
      </w:tc>
      <w:tc>
        <w:tcPr>
          <w:tcW w:w="1701" w:type="dxa"/>
        </w:tcPr>
        <w:p w14:paraId="19EE5898" w14:textId="77777777" w:rsidR="00AE75D8" w:rsidRDefault="00595F6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595F64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595F64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595F64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595F64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formatting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CA"/>
    <w:rsid w:val="00064BEC"/>
    <w:rsid w:val="00085B82"/>
    <w:rsid w:val="000A3874"/>
    <w:rsid w:val="000B0127"/>
    <w:rsid w:val="000C3ACA"/>
    <w:rsid w:val="00120B77"/>
    <w:rsid w:val="0013778E"/>
    <w:rsid w:val="001508CF"/>
    <w:rsid w:val="00165AF9"/>
    <w:rsid w:val="001718D0"/>
    <w:rsid w:val="001F7975"/>
    <w:rsid w:val="00210B7A"/>
    <w:rsid w:val="002168A6"/>
    <w:rsid w:val="0022620A"/>
    <w:rsid w:val="00233C2C"/>
    <w:rsid w:val="0026503E"/>
    <w:rsid w:val="00267C46"/>
    <w:rsid w:val="00284869"/>
    <w:rsid w:val="0029594B"/>
    <w:rsid w:val="002A407F"/>
    <w:rsid w:val="002A7ACF"/>
    <w:rsid w:val="002C2FAD"/>
    <w:rsid w:val="002E620A"/>
    <w:rsid w:val="003305D0"/>
    <w:rsid w:val="00341DE4"/>
    <w:rsid w:val="00406373"/>
    <w:rsid w:val="00472903"/>
    <w:rsid w:val="004866CB"/>
    <w:rsid w:val="004906E0"/>
    <w:rsid w:val="004B4EC0"/>
    <w:rsid w:val="004D1262"/>
    <w:rsid w:val="004E25E4"/>
    <w:rsid w:val="00534F1A"/>
    <w:rsid w:val="00545C5A"/>
    <w:rsid w:val="00585DF5"/>
    <w:rsid w:val="00595F64"/>
    <w:rsid w:val="00611E76"/>
    <w:rsid w:val="00613ED9"/>
    <w:rsid w:val="006341D0"/>
    <w:rsid w:val="0066695E"/>
    <w:rsid w:val="00671787"/>
    <w:rsid w:val="006A0715"/>
    <w:rsid w:val="006A205B"/>
    <w:rsid w:val="006A5AF0"/>
    <w:rsid w:val="006A6714"/>
    <w:rsid w:val="006C3ED5"/>
    <w:rsid w:val="006E2943"/>
    <w:rsid w:val="006F403A"/>
    <w:rsid w:val="006F799A"/>
    <w:rsid w:val="00703492"/>
    <w:rsid w:val="007316D5"/>
    <w:rsid w:val="00735F81"/>
    <w:rsid w:val="00742804"/>
    <w:rsid w:val="00745134"/>
    <w:rsid w:val="007C4E00"/>
    <w:rsid w:val="007D5277"/>
    <w:rsid w:val="00810FF5"/>
    <w:rsid w:val="00840D3C"/>
    <w:rsid w:val="00865AC1"/>
    <w:rsid w:val="00872F8A"/>
    <w:rsid w:val="00886327"/>
    <w:rsid w:val="008B6842"/>
    <w:rsid w:val="008D5142"/>
    <w:rsid w:val="008D64C6"/>
    <w:rsid w:val="008D6BE5"/>
    <w:rsid w:val="008E1A9F"/>
    <w:rsid w:val="00915B1F"/>
    <w:rsid w:val="009351D5"/>
    <w:rsid w:val="009C5174"/>
    <w:rsid w:val="009D1D5C"/>
    <w:rsid w:val="009D6676"/>
    <w:rsid w:val="009F62C0"/>
    <w:rsid w:val="00A31921"/>
    <w:rsid w:val="00A34C63"/>
    <w:rsid w:val="00A36AD0"/>
    <w:rsid w:val="00A946EB"/>
    <w:rsid w:val="00AA1D59"/>
    <w:rsid w:val="00AB2D33"/>
    <w:rsid w:val="00AB3ABF"/>
    <w:rsid w:val="00AC1DC3"/>
    <w:rsid w:val="00AD4961"/>
    <w:rsid w:val="00AF3C0B"/>
    <w:rsid w:val="00B115F9"/>
    <w:rsid w:val="00B14995"/>
    <w:rsid w:val="00B17790"/>
    <w:rsid w:val="00B31E21"/>
    <w:rsid w:val="00B54C98"/>
    <w:rsid w:val="00BB5C73"/>
    <w:rsid w:val="00BC22FE"/>
    <w:rsid w:val="00BE1879"/>
    <w:rsid w:val="00BE55B1"/>
    <w:rsid w:val="00BF4543"/>
    <w:rsid w:val="00C06E19"/>
    <w:rsid w:val="00C44F5A"/>
    <w:rsid w:val="00C46E41"/>
    <w:rsid w:val="00C64833"/>
    <w:rsid w:val="00C73F7B"/>
    <w:rsid w:val="00C768FB"/>
    <w:rsid w:val="00CB591D"/>
    <w:rsid w:val="00CE02A8"/>
    <w:rsid w:val="00CE3B11"/>
    <w:rsid w:val="00CE579F"/>
    <w:rsid w:val="00D16CB9"/>
    <w:rsid w:val="00D51518"/>
    <w:rsid w:val="00D62958"/>
    <w:rsid w:val="00D65E00"/>
    <w:rsid w:val="00D7206A"/>
    <w:rsid w:val="00D85691"/>
    <w:rsid w:val="00DC724D"/>
    <w:rsid w:val="00DE762A"/>
    <w:rsid w:val="00E06737"/>
    <w:rsid w:val="00E23F80"/>
    <w:rsid w:val="00E770EF"/>
    <w:rsid w:val="00E97328"/>
    <w:rsid w:val="00ED0F57"/>
    <w:rsid w:val="00EE5D8C"/>
    <w:rsid w:val="00EE72D6"/>
    <w:rsid w:val="00F15A97"/>
    <w:rsid w:val="00F36A95"/>
    <w:rsid w:val="00F6503A"/>
    <w:rsid w:val="00F81F3D"/>
    <w:rsid w:val="00F8550C"/>
    <w:rsid w:val="00F862CB"/>
    <w:rsid w:val="00FA57D1"/>
    <w:rsid w:val="00FB0FD6"/>
    <w:rsid w:val="00FB3E84"/>
    <w:rsid w:val="00FC0398"/>
    <w:rsid w:val="00FF274F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EE5D8C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600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93</cp:revision>
  <dcterms:created xsi:type="dcterms:W3CDTF">2022-04-27T14:26:00Z</dcterms:created>
  <dcterms:modified xsi:type="dcterms:W3CDTF">2022-12-12T13:11:00Z</dcterms:modified>
</cp:coreProperties>
</file>